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26767975"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1A1C7B">
        <w:rPr>
          <w:rStyle w:val="Strong"/>
          <w:b/>
          <w:bCs w:val="0"/>
          <w:sz w:val="24"/>
          <w:szCs w:val="24"/>
        </w:rPr>
        <w:t>24-G00</w:t>
      </w:r>
      <w:r w:rsidR="00647462">
        <w:rPr>
          <w:rStyle w:val="Strong"/>
          <w:b/>
          <w:bCs w:val="0"/>
          <w:sz w:val="24"/>
          <w:szCs w:val="24"/>
        </w:rPr>
        <w:t>3</w:t>
      </w:r>
      <w:r w:rsidR="001A1C7B">
        <w:rPr>
          <w:rStyle w:val="Strong"/>
          <w:b/>
          <w:bCs w:val="0"/>
          <w:sz w:val="24"/>
          <w:szCs w:val="24"/>
        </w:rPr>
        <w:t>-2</w:t>
      </w:r>
      <w:r w:rsidR="00647462">
        <w:rPr>
          <w:rStyle w:val="Strong"/>
          <w:b/>
          <w:bCs w:val="0"/>
          <w:sz w:val="24"/>
          <w:szCs w:val="24"/>
        </w:rPr>
        <w:t>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341ED182"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647462">
        <w:rPr>
          <w:rFonts w:ascii="Calibri" w:hAnsi="Calibri" w:cs="Calibri"/>
          <w:highlight w:val="yellow"/>
          <w:lang w:val="en-GB"/>
        </w:rPr>
        <w:t>AU</w:t>
      </w:r>
      <w:r w:rsidR="00647462" w:rsidRPr="00647462">
        <w:rPr>
          <w:rFonts w:ascii="Calibri" w:hAnsi="Calibri" w:cs="Calibri"/>
          <w:highlight w:val="yellow"/>
          <w:lang w:val="en-GB"/>
        </w:rPr>
        <w:t xml:space="preserve">D </w:t>
      </w:r>
      <w:r w:rsidRPr="00647462">
        <w:rPr>
          <w:rFonts w:ascii="Calibri" w:hAnsi="Calibri" w:cs="Calibri"/>
          <w:highlight w:val="yellow"/>
          <w:lang w:val="en-GB"/>
        </w:rPr>
        <w:t>$</w:t>
      </w:r>
      <w:r w:rsidR="00647462" w:rsidRPr="00647462">
        <w:rPr>
          <w:rFonts w:ascii="Calibri" w:hAnsi="Calibri" w:cs="Calibri"/>
          <w:highlight w:val="yellow"/>
          <w:lang w:val="en-GB"/>
        </w:rPr>
        <w:t>59,000</w:t>
      </w:r>
      <w:r w:rsidRPr="00DF2302">
        <w:rPr>
          <w:rFonts w:ascii="Calibri" w:hAnsi="Calibri" w:cs="Calibri"/>
          <w:lang w:val="en-GB"/>
        </w:rPr>
        <w:t xml:space="preserve">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47462" w:rsidRPr="00DF2302" w14:paraId="053B03DF" w14:textId="77777777" w:rsidTr="006E17EC">
        <w:trPr>
          <w:cantSplit/>
          <w:tblHeader/>
        </w:trPr>
        <w:tc>
          <w:tcPr>
            <w:tcW w:w="2430" w:type="dxa"/>
            <w:vAlign w:val="center"/>
          </w:tcPr>
          <w:p w14:paraId="5B4EEC3C" w14:textId="47A4292A" w:rsidR="00647462" w:rsidRPr="007E69E7" w:rsidRDefault="00647462" w:rsidP="00647462">
            <w:pPr>
              <w:pStyle w:val="TableContents"/>
              <w:rPr>
                <w:rFonts w:asciiTheme="minorHAnsi" w:hAnsiTheme="minorHAnsi"/>
                <w:sz w:val="22"/>
                <w:szCs w:val="22"/>
                <w:highlight w:val="yellow"/>
                <w:lang w:eastAsia="en-US"/>
              </w:rPr>
            </w:pPr>
            <w:r w:rsidRPr="007E69E7">
              <w:rPr>
                <w:rFonts w:asciiTheme="minorHAnsi" w:hAnsiTheme="minorHAnsi"/>
                <w:sz w:val="22"/>
                <w:szCs w:val="22"/>
                <w:highlight w:val="yellow"/>
                <w:lang w:eastAsia="en-US"/>
              </w:rPr>
              <w:t>Firm/consortium’s experience and reputation with similar supply of Goods</w:t>
            </w:r>
          </w:p>
        </w:tc>
        <w:tc>
          <w:tcPr>
            <w:tcW w:w="5367" w:type="dxa"/>
          </w:tcPr>
          <w:p w14:paraId="3ADDF29E" w14:textId="5116B97A" w:rsidR="00647462" w:rsidRPr="007E69E7" w:rsidRDefault="00647462" w:rsidP="00647462">
            <w:pPr>
              <w:pStyle w:val="TableContents"/>
              <w:numPr>
                <w:ilvl w:val="0"/>
                <w:numId w:val="3"/>
              </w:numPr>
              <w:rPr>
                <w:rFonts w:asciiTheme="minorHAnsi" w:hAnsiTheme="minorHAnsi"/>
                <w:sz w:val="22"/>
                <w:szCs w:val="22"/>
                <w:highlight w:val="yellow"/>
              </w:rPr>
            </w:pPr>
            <w:r w:rsidRPr="00A657B9">
              <w:rPr>
                <w:rFonts w:asciiTheme="minorHAnsi" w:hAnsiTheme="minorHAnsi"/>
                <w:sz w:val="22"/>
                <w:szCs w:val="22"/>
                <w:highlight w:val="yellow"/>
              </w:rPr>
              <w:t>2 references to be provided</w:t>
            </w:r>
          </w:p>
        </w:tc>
        <w:tc>
          <w:tcPr>
            <w:tcW w:w="1360" w:type="dxa"/>
            <w:vAlign w:val="center"/>
          </w:tcPr>
          <w:p w14:paraId="6FB170A3" w14:textId="32A16977" w:rsidR="00647462" w:rsidRPr="007E69E7" w:rsidRDefault="00647462" w:rsidP="00647462">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47462" w:rsidRPr="00DF2302" w14:paraId="613F68D6" w14:textId="77777777" w:rsidTr="006E17EC">
        <w:trPr>
          <w:cantSplit/>
          <w:tblHeader/>
        </w:trPr>
        <w:tc>
          <w:tcPr>
            <w:tcW w:w="2430" w:type="dxa"/>
            <w:vAlign w:val="center"/>
          </w:tcPr>
          <w:p w14:paraId="44102FCB" w14:textId="0C82732A" w:rsidR="00647462" w:rsidRPr="007E69E7" w:rsidRDefault="00647462" w:rsidP="00647462">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Specification, Business license, warranty, Vehicle Identification Number (VIN)</w:t>
            </w:r>
          </w:p>
        </w:tc>
        <w:tc>
          <w:tcPr>
            <w:tcW w:w="5367" w:type="dxa"/>
          </w:tcPr>
          <w:p w14:paraId="3280BEAD" w14:textId="77777777" w:rsidR="00647462" w:rsidRDefault="00647462" w:rsidP="00647462">
            <w:pPr>
              <w:pStyle w:val="TableContents"/>
              <w:numPr>
                <w:ilvl w:val="0"/>
                <w:numId w:val="4"/>
              </w:numPr>
              <w:rPr>
                <w:rFonts w:asciiTheme="minorHAnsi" w:hAnsiTheme="minorHAnsi"/>
                <w:sz w:val="22"/>
                <w:szCs w:val="22"/>
                <w:highlight w:val="yellow"/>
              </w:rPr>
            </w:pPr>
            <w:r w:rsidRPr="007E69E7">
              <w:rPr>
                <w:rFonts w:asciiTheme="minorHAnsi" w:hAnsiTheme="minorHAnsi"/>
                <w:sz w:val="22"/>
                <w:szCs w:val="22"/>
                <w:highlight w:val="yellow"/>
              </w:rPr>
              <w:t>License should be valid by the time of evaluating tende</w:t>
            </w:r>
            <w:r>
              <w:rPr>
                <w:rFonts w:asciiTheme="minorHAnsi" w:hAnsiTheme="minorHAnsi"/>
                <w:sz w:val="22"/>
                <w:szCs w:val="22"/>
                <w:highlight w:val="yellow"/>
              </w:rPr>
              <w:t>r.</w:t>
            </w:r>
          </w:p>
          <w:p w14:paraId="101FB7B6" w14:textId="77777777" w:rsidR="00647462" w:rsidRDefault="00647462" w:rsidP="00647462">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Specification of the vehicle should be provided</w:t>
            </w:r>
          </w:p>
          <w:p w14:paraId="2BD771D2" w14:textId="77777777" w:rsidR="00647462" w:rsidRPr="007E69E7" w:rsidRDefault="00647462" w:rsidP="00647462">
            <w:pPr>
              <w:pStyle w:val="TableContents"/>
              <w:numPr>
                <w:ilvl w:val="0"/>
                <w:numId w:val="4"/>
              </w:numPr>
              <w:rPr>
                <w:rFonts w:asciiTheme="minorHAnsi" w:hAnsiTheme="minorHAnsi"/>
                <w:sz w:val="22"/>
                <w:szCs w:val="22"/>
              </w:rPr>
            </w:pPr>
            <w:r>
              <w:rPr>
                <w:rFonts w:asciiTheme="minorHAnsi" w:hAnsiTheme="minorHAnsi"/>
                <w:sz w:val="22"/>
                <w:szCs w:val="22"/>
                <w:highlight w:val="yellow"/>
              </w:rPr>
              <w:t>Warranty should be provided and shown in the tender document</w:t>
            </w:r>
            <w:r w:rsidRPr="007E69E7">
              <w:rPr>
                <w:rFonts w:asciiTheme="minorHAnsi" w:hAnsiTheme="minorHAnsi"/>
                <w:sz w:val="22"/>
                <w:szCs w:val="22"/>
                <w:highlight w:val="yellow"/>
              </w:rPr>
              <w:t xml:space="preserve"> </w:t>
            </w:r>
          </w:p>
          <w:p w14:paraId="4BA71FA2" w14:textId="0388CF2E" w:rsidR="00647462" w:rsidRPr="007E69E7" w:rsidRDefault="00647462" w:rsidP="00647462">
            <w:pPr>
              <w:pStyle w:val="TableContents"/>
              <w:numPr>
                <w:ilvl w:val="0"/>
                <w:numId w:val="4"/>
              </w:numPr>
              <w:rPr>
                <w:rFonts w:asciiTheme="minorHAnsi" w:hAnsiTheme="minorHAnsi"/>
                <w:sz w:val="22"/>
                <w:szCs w:val="22"/>
                <w:highlight w:val="yellow"/>
              </w:rPr>
            </w:pPr>
          </w:p>
        </w:tc>
        <w:tc>
          <w:tcPr>
            <w:tcW w:w="1360" w:type="dxa"/>
            <w:vAlign w:val="center"/>
          </w:tcPr>
          <w:p w14:paraId="657554B4" w14:textId="0F2F15C2" w:rsidR="00647462" w:rsidRPr="007E69E7" w:rsidRDefault="00647462" w:rsidP="00647462">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40</w:t>
            </w:r>
          </w:p>
        </w:tc>
      </w:tr>
      <w:tr w:rsidR="00647462" w:rsidRPr="00DF2302" w14:paraId="7395E14D" w14:textId="77777777" w:rsidTr="006E17EC">
        <w:trPr>
          <w:cantSplit/>
          <w:tblHeader/>
        </w:trPr>
        <w:tc>
          <w:tcPr>
            <w:tcW w:w="2430" w:type="dxa"/>
            <w:vAlign w:val="center"/>
          </w:tcPr>
          <w:p w14:paraId="58A5C5B6" w14:textId="44E49D24" w:rsidR="00647462" w:rsidRPr="007E69E7" w:rsidRDefault="00647462" w:rsidP="00647462">
            <w:pPr>
              <w:pStyle w:val="TableContents"/>
              <w:rPr>
                <w:rFonts w:asciiTheme="minorHAnsi" w:hAnsiTheme="minorHAnsi"/>
                <w:sz w:val="22"/>
                <w:szCs w:val="22"/>
                <w:highlight w:val="yellow"/>
                <w:lang w:eastAsia="en-US"/>
              </w:rPr>
            </w:pPr>
            <w:r w:rsidRPr="007E69E7">
              <w:rPr>
                <w:rFonts w:asciiTheme="minorHAnsi" w:hAnsiTheme="minorHAnsi"/>
                <w:sz w:val="22"/>
                <w:szCs w:val="22"/>
                <w:highlight w:val="yellow"/>
                <w:lang w:eastAsia="en-US"/>
              </w:rPr>
              <w:t>Delivery time</w:t>
            </w:r>
            <w:r>
              <w:rPr>
                <w:rFonts w:asciiTheme="minorHAnsi" w:hAnsiTheme="minorHAnsi"/>
                <w:sz w:val="22"/>
                <w:szCs w:val="22"/>
                <w:highlight w:val="yellow"/>
                <w:lang w:eastAsia="en-US"/>
              </w:rPr>
              <w:t xml:space="preserve"> and Quotation</w:t>
            </w:r>
          </w:p>
        </w:tc>
        <w:tc>
          <w:tcPr>
            <w:tcW w:w="5367" w:type="dxa"/>
          </w:tcPr>
          <w:p w14:paraId="2A0221CF" w14:textId="77777777" w:rsidR="00647462" w:rsidRDefault="00647462" w:rsidP="00647462">
            <w:pPr>
              <w:pStyle w:val="TableContents"/>
              <w:numPr>
                <w:ilvl w:val="0"/>
                <w:numId w:val="5"/>
              </w:numPr>
              <w:rPr>
                <w:rFonts w:asciiTheme="minorHAnsi" w:hAnsiTheme="minorHAnsi"/>
                <w:sz w:val="22"/>
                <w:szCs w:val="22"/>
                <w:highlight w:val="yellow"/>
              </w:rPr>
            </w:pPr>
            <w:r w:rsidRPr="007E69E7">
              <w:rPr>
                <w:rFonts w:asciiTheme="minorHAnsi" w:hAnsiTheme="minorHAnsi"/>
                <w:sz w:val="22"/>
                <w:szCs w:val="22"/>
                <w:highlight w:val="yellow"/>
              </w:rPr>
              <w:t>Period for goods to be available in Tarawa to be specified</w:t>
            </w:r>
          </w:p>
          <w:p w14:paraId="23A8F695" w14:textId="2ED7D5F8" w:rsidR="00647462" w:rsidRPr="007E69E7" w:rsidRDefault="00647462" w:rsidP="00647462">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Quotation should be clear</w:t>
            </w:r>
          </w:p>
        </w:tc>
        <w:tc>
          <w:tcPr>
            <w:tcW w:w="1360" w:type="dxa"/>
            <w:vAlign w:val="center"/>
          </w:tcPr>
          <w:p w14:paraId="240875A4" w14:textId="558C4AA7" w:rsidR="00647462" w:rsidRPr="007E69E7" w:rsidRDefault="00647462" w:rsidP="00647462">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w:t>
            </w:r>
            <w:r>
              <w:rPr>
                <w:rFonts w:asciiTheme="minorHAnsi" w:hAnsiTheme="minorHAnsi"/>
                <w:sz w:val="22"/>
                <w:szCs w:val="22"/>
                <w:highlight w:val="yellow"/>
                <w:lang w:eastAsia="en-US"/>
              </w:rPr>
              <w:t>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lastRenderedPageBreak/>
        <w:t>E = (ts * tw) + (</w:t>
      </w:r>
      <w:ins w:id="16" w:author="Sven Erik" w:date="2020-08-26T15:40:00Z">
        <w:r w:rsidR="00B57649">
          <w:rPr>
            <w:rFonts w:ascii="Calibri" w:hAnsi="Calibri"/>
            <w:b/>
            <w:lang w:val="en-GB"/>
          </w:rPr>
          <w:t>(</w:t>
        </w:r>
      </w:ins>
      <w:r w:rsidRPr="00DF2302">
        <w:rPr>
          <w:rFonts w:ascii="Calibri" w:hAnsi="Calibri"/>
          <w:b/>
          <w:lang w:val="en-GB"/>
        </w:rPr>
        <w:t>tc / lc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9D8D9" w14:textId="77777777" w:rsidR="00216CFF" w:rsidRDefault="00216CFF">
      <w:r>
        <w:separator/>
      </w:r>
    </w:p>
  </w:endnote>
  <w:endnote w:type="continuationSeparator" w:id="0">
    <w:p w14:paraId="4621F4AD" w14:textId="77777777" w:rsidR="00216CFF" w:rsidRDefault="00216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6260FB5" w:rsidR="00D15CF2" w:rsidRDefault="004878F3" w:rsidP="004878F3">
    <w:pPr>
      <w:pStyle w:val="Footer"/>
    </w:pPr>
    <w:r>
      <w:fldChar w:fldCharType="begin"/>
    </w:r>
    <w:r>
      <w:instrText xml:space="preserve"> DATE \@ "yyyy-MM-dd" </w:instrText>
    </w:r>
    <w:r>
      <w:fldChar w:fldCharType="separate"/>
    </w:r>
    <w:r w:rsidR="00647462">
      <w:rPr>
        <w:noProof/>
      </w:rPr>
      <w:t>2025-08-13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DA2B0" w14:textId="77777777" w:rsidR="00216CFF" w:rsidRDefault="00216CFF">
      <w:r>
        <w:separator/>
      </w:r>
    </w:p>
  </w:footnote>
  <w:footnote w:type="continuationSeparator" w:id="0">
    <w:p w14:paraId="6204B247" w14:textId="77777777" w:rsidR="00216CFF" w:rsidRDefault="00216C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597055147">
    <w:abstractNumId w:val="2"/>
  </w:num>
  <w:num w:numId="2" w16cid:durableId="166790155">
    <w:abstractNumId w:val="7"/>
  </w:num>
  <w:num w:numId="3" w16cid:durableId="1788040022">
    <w:abstractNumId w:val="6"/>
  </w:num>
  <w:num w:numId="4" w16cid:durableId="1889031928">
    <w:abstractNumId w:val="5"/>
  </w:num>
  <w:num w:numId="5" w16cid:durableId="1720284414">
    <w:abstractNumId w:val="0"/>
  </w:num>
  <w:num w:numId="6" w16cid:durableId="1975986865">
    <w:abstractNumId w:val="4"/>
  </w:num>
  <w:num w:numId="7" w16cid:durableId="1212814702">
    <w:abstractNumId w:val="1"/>
  </w:num>
  <w:num w:numId="8" w16cid:durableId="1472820326">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A1C7B"/>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CFF"/>
    <w:rsid w:val="00216E68"/>
    <w:rsid w:val="002205D6"/>
    <w:rsid w:val="002220FB"/>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0706"/>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57795"/>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7462"/>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9E7"/>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78C"/>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2F88"/>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B095D0-BEB2-4F16-A613-F2B8ACB76D1B}">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794</Words>
  <Characters>4527</Characters>
  <Application>Microsoft Office Word</Application>
  <DocSecurity>0</DocSecurity>
  <Lines>37</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5311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Tienimatang</cp:lastModifiedBy>
  <cp:revision>2</cp:revision>
  <cp:lastPrinted>2016-10-18T02:57:00Z</cp:lastPrinted>
  <dcterms:created xsi:type="dcterms:W3CDTF">2025-08-12T23:28:00Z</dcterms:created>
  <dcterms:modified xsi:type="dcterms:W3CDTF">2025-08-12T23:28:00Z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